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B69A6" w14:textId="375B8DA1" w:rsidR="009E17EB" w:rsidRDefault="00296A84" w:rsidP="005F6D37">
      <w:pPr>
        <w:jc w:val="left"/>
        <w:rPr>
          <w:rFonts w:ascii="ＭＳ 明朝" w:hAnsi="ＭＳ 明朝"/>
        </w:rPr>
      </w:pPr>
      <w:r w:rsidRPr="00296A84">
        <w:rPr>
          <w:rFonts w:ascii="ＭＳ 明朝" w:hAnsi="ＭＳ 明朝" w:hint="eastAsia"/>
        </w:rPr>
        <w:t>様式</w:t>
      </w:r>
      <w:r w:rsidR="00C960B9" w:rsidRPr="00C960B9">
        <w:rPr>
          <w:rFonts w:ascii="Century" w:hAnsi="Century"/>
        </w:rPr>
        <w:t>13</w:t>
      </w:r>
      <w:r w:rsidR="009E17EB" w:rsidRPr="00085B19">
        <w:rPr>
          <w:rFonts w:ascii="ＭＳ 明朝" w:hAnsi="ＭＳ 明朝" w:hint="eastAsia"/>
        </w:rPr>
        <w:t xml:space="preserve">　　</w:t>
      </w:r>
      <w:r w:rsidR="009E17EB">
        <w:rPr>
          <w:rFonts w:ascii="ＭＳ 明朝" w:hAnsi="ＭＳ 明朝" w:hint="eastAsia"/>
        </w:rPr>
        <w:t xml:space="preserve">　</w:t>
      </w:r>
    </w:p>
    <w:p w14:paraId="3AD2D7E2" w14:textId="77777777" w:rsidR="009E17EB" w:rsidRPr="00E65440" w:rsidRDefault="009E17EB" w:rsidP="009E17EB">
      <w:pPr>
        <w:spacing w:line="320" w:lineRule="exact"/>
        <w:ind w:left="1680" w:firstLine="840"/>
        <w:jc w:val="right"/>
        <w:rPr>
          <w:rFonts w:ascii="ＭＳ 明朝" w:hAnsi="ＭＳ 明朝"/>
          <w:szCs w:val="21"/>
        </w:rPr>
      </w:pPr>
      <w:r w:rsidRPr="00E65440">
        <w:rPr>
          <w:rFonts w:ascii="ＭＳ 明朝" w:hAnsi="ＭＳ 明朝" w:hint="eastAsia"/>
          <w:szCs w:val="21"/>
        </w:rPr>
        <w:t xml:space="preserve">年　</w:t>
      </w:r>
      <w:r w:rsidRPr="00E65440">
        <w:rPr>
          <w:rFonts w:ascii="ＭＳ 明朝" w:hAnsi="ＭＳ 明朝" w:hint="eastAsia"/>
          <w:szCs w:val="21"/>
        </w:rPr>
        <w:t xml:space="preserve"> </w:t>
      </w:r>
      <w:r w:rsidRPr="00E65440">
        <w:rPr>
          <w:rFonts w:ascii="ＭＳ 明朝" w:hAnsi="ＭＳ 明朝" w:hint="eastAsia"/>
          <w:szCs w:val="21"/>
        </w:rPr>
        <w:t xml:space="preserve">月　</w:t>
      </w:r>
      <w:r w:rsidRPr="00E65440">
        <w:rPr>
          <w:rFonts w:ascii="ＭＳ 明朝" w:hAnsi="ＭＳ 明朝" w:hint="eastAsia"/>
          <w:szCs w:val="21"/>
        </w:rPr>
        <w:t xml:space="preserve"> </w:t>
      </w:r>
      <w:r w:rsidRPr="00E65440">
        <w:rPr>
          <w:rFonts w:ascii="ＭＳ 明朝" w:hAnsi="ＭＳ 明朝" w:hint="eastAsia"/>
          <w:szCs w:val="21"/>
        </w:rPr>
        <w:t>日</w:t>
      </w:r>
    </w:p>
    <w:p w14:paraId="16FE9911" w14:textId="4FBC03D2" w:rsidR="00A84B52" w:rsidRPr="00D30C05" w:rsidRDefault="007E48A5" w:rsidP="009E17EB">
      <w:pPr>
        <w:jc w:val="center"/>
        <w:rPr>
          <w:color w:val="000000"/>
        </w:rPr>
      </w:pPr>
      <w:r w:rsidRPr="00DD3EE8">
        <w:rPr>
          <w:rFonts w:hint="eastAsia"/>
          <w:color w:val="000000"/>
          <w:sz w:val="28"/>
          <w:szCs w:val="28"/>
        </w:rPr>
        <w:t>申請書類</w:t>
      </w:r>
      <w:r w:rsidR="004679FF" w:rsidRPr="00DD3EE8">
        <w:rPr>
          <w:rFonts w:ascii="Segoe UI Emoji" w:hAnsi="Segoe UI Emoji" w:cs="Segoe UI Emoji" w:hint="eastAsia"/>
          <w:color w:val="000000"/>
          <w:sz w:val="28"/>
          <w:szCs w:val="28"/>
        </w:rPr>
        <w:t>チェックリスト</w:t>
      </w:r>
    </w:p>
    <w:p w14:paraId="0A70E715" w14:textId="77777777" w:rsidR="00F974AF" w:rsidRPr="00DD3EE8" w:rsidRDefault="00F974AF" w:rsidP="00536D26">
      <w:pPr>
        <w:ind w:firstLineChars="100" w:firstLine="210"/>
        <w:jc w:val="left"/>
        <w:rPr>
          <w:color w:val="000000"/>
        </w:rPr>
      </w:pPr>
      <w:r w:rsidRPr="00DD3EE8">
        <w:rPr>
          <w:rFonts w:hint="eastAsia"/>
          <w:color w:val="000000"/>
        </w:rPr>
        <w:t>申請書類</w:t>
      </w:r>
      <w:r w:rsidR="00796134" w:rsidRPr="00DD3EE8">
        <w:rPr>
          <w:rFonts w:hint="eastAsia"/>
          <w:color w:val="000000"/>
        </w:rPr>
        <w:t>を</w:t>
      </w:r>
      <w:r w:rsidRPr="00DD3EE8">
        <w:rPr>
          <w:rFonts w:hint="eastAsia"/>
          <w:color w:val="000000"/>
        </w:rPr>
        <w:t>提出する</w:t>
      </w:r>
      <w:r w:rsidR="00E431B9" w:rsidRPr="00DD3EE8">
        <w:rPr>
          <w:rFonts w:hint="eastAsia"/>
          <w:color w:val="000000"/>
        </w:rPr>
        <w:t>前</w:t>
      </w:r>
      <w:r w:rsidRPr="00DD3EE8">
        <w:rPr>
          <w:rFonts w:hint="eastAsia"/>
          <w:color w:val="000000"/>
        </w:rPr>
        <w:t>に</w:t>
      </w:r>
      <w:r w:rsidR="00E431B9" w:rsidRPr="00DD3EE8">
        <w:rPr>
          <w:rFonts w:hint="eastAsia"/>
          <w:color w:val="000000"/>
        </w:rPr>
        <w:t>必ず本チェックリストを使って</w:t>
      </w:r>
      <w:r w:rsidRPr="00DD3EE8">
        <w:rPr>
          <w:rFonts w:hint="eastAsia"/>
          <w:color w:val="000000"/>
        </w:rPr>
        <w:t>提出書類がそろっているか確認してください。</w:t>
      </w:r>
      <w:r w:rsidR="00E431B9" w:rsidRPr="00DD3EE8">
        <w:rPr>
          <w:rFonts w:hint="eastAsia"/>
          <w:color w:val="000000"/>
        </w:rPr>
        <w:t>本チェックリストも申請書類と合わせて提出してください。</w:t>
      </w:r>
    </w:p>
    <w:p w14:paraId="285DD57D" w14:textId="3B7947E3" w:rsidR="00161858" w:rsidRPr="00DD3EE8" w:rsidRDefault="00E431B9" w:rsidP="00C27EE4">
      <w:pPr>
        <w:tabs>
          <w:tab w:val="right" w:pos="9241"/>
        </w:tabs>
        <w:jc w:val="left"/>
        <w:rPr>
          <w:rFonts w:cs="Segoe UI Emoji"/>
          <w:color w:val="000000"/>
        </w:rPr>
      </w:pPr>
      <w:r w:rsidRPr="00DD3EE8">
        <w:rPr>
          <w:rFonts w:hint="eastAsia"/>
          <w:color w:val="000000"/>
        </w:rPr>
        <w:t>※□内をクリックすると</w:t>
      </w:r>
      <w:r w:rsidRPr="00DD3EE8">
        <w:rPr>
          <w:rFonts w:ascii="Segoe UI Emoji" w:hAnsi="Segoe UI Emoji" w:cs="Segoe UI Emoji"/>
          <w:color w:val="000000"/>
        </w:rPr>
        <w:t>☑</w:t>
      </w:r>
      <w:r w:rsidRPr="00DD3EE8">
        <w:rPr>
          <w:rFonts w:cs="游明朝" w:hint="eastAsia"/>
          <w:color w:val="000000"/>
        </w:rPr>
        <w:t>が付きます。</w:t>
      </w:r>
      <w:r w:rsidR="005C6BFA" w:rsidRPr="00DD3EE8">
        <w:rPr>
          <w:rFonts w:cs="Segoe UI Emoji"/>
          <w:color w:val="000000"/>
        </w:rPr>
        <w:tab/>
      </w:r>
    </w:p>
    <w:p w14:paraId="570378B6" w14:textId="77777777" w:rsidR="002B3EA3" w:rsidRPr="002B3EA3" w:rsidRDefault="002B3EA3" w:rsidP="00C27EE4">
      <w:pPr>
        <w:tabs>
          <w:tab w:val="right" w:pos="9241"/>
        </w:tabs>
        <w:jc w:val="left"/>
        <w:rPr>
          <w:color w:val="FF0000"/>
        </w:rPr>
      </w:pPr>
    </w:p>
    <w:tbl>
      <w:tblPr>
        <w:tblW w:w="100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7085"/>
        <w:gridCol w:w="1276"/>
        <w:gridCol w:w="1134"/>
      </w:tblGrid>
      <w:tr w:rsidR="004E359A" w:rsidRPr="00DD3EE8" w14:paraId="7FDA4EC7" w14:textId="77777777" w:rsidTr="005F6D37">
        <w:trPr>
          <w:jc w:val="center"/>
        </w:trPr>
        <w:tc>
          <w:tcPr>
            <w:tcW w:w="555" w:type="dxa"/>
            <w:shd w:val="clear" w:color="auto" w:fill="auto"/>
          </w:tcPr>
          <w:p w14:paraId="08306BB6" w14:textId="77777777" w:rsidR="004E359A" w:rsidRPr="00DD3EE8" w:rsidRDefault="004E359A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N</w:t>
            </w:r>
            <w:r w:rsidRPr="00DD3EE8">
              <w:rPr>
                <w:color w:val="000000"/>
              </w:rPr>
              <w:t>o.</w:t>
            </w:r>
          </w:p>
        </w:tc>
        <w:tc>
          <w:tcPr>
            <w:tcW w:w="7085" w:type="dxa"/>
            <w:shd w:val="clear" w:color="auto" w:fill="auto"/>
          </w:tcPr>
          <w:p w14:paraId="44A0D72B" w14:textId="77777777" w:rsidR="004E359A" w:rsidRPr="00DD3EE8" w:rsidRDefault="004E359A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名称</w:t>
            </w:r>
          </w:p>
        </w:tc>
        <w:tc>
          <w:tcPr>
            <w:tcW w:w="1276" w:type="dxa"/>
            <w:shd w:val="clear" w:color="auto" w:fill="FFFFFF"/>
          </w:tcPr>
          <w:p w14:paraId="696B7358" w14:textId="77777777" w:rsidR="004E359A" w:rsidRPr="00DD3EE8" w:rsidRDefault="004E359A" w:rsidP="00DD3EE8">
            <w:pPr>
              <w:jc w:val="center"/>
              <w:rPr>
                <w:rFonts w:ascii="Segoe UI Emoji" w:hAnsi="Segoe UI Emoji" w:cs="Segoe UI Emoji"/>
                <w:color w:val="000000"/>
              </w:rPr>
            </w:pPr>
            <w:r w:rsidRPr="00DD3EE8">
              <w:rPr>
                <w:rFonts w:ascii="Segoe UI Emoji" w:hAnsi="Segoe UI Emoji" w:cs="Segoe UI Emoji" w:hint="eastAsia"/>
                <w:color w:val="000000"/>
              </w:rPr>
              <w:t>必須</w:t>
            </w:r>
          </w:p>
        </w:tc>
        <w:tc>
          <w:tcPr>
            <w:tcW w:w="1134" w:type="dxa"/>
            <w:shd w:val="clear" w:color="auto" w:fill="FFFFFF"/>
          </w:tcPr>
          <w:p w14:paraId="5A34F84B" w14:textId="77777777" w:rsidR="004E359A" w:rsidRPr="00DD3EE8" w:rsidRDefault="004E359A" w:rsidP="005F6D37">
            <w:pPr>
              <w:jc w:val="center"/>
              <w:rPr>
                <w:color w:val="000000"/>
              </w:rPr>
            </w:pPr>
            <w:r w:rsidRPr="00DD3EE8">
              <w:rPr>
                <w:rFonts w:ascii="Segoe UI Emoji" w:hAnsi="Segoe UI Emoji" w:cs="Segoe UI Emoji" w:hint="eastAsia"/>
                <w:color w:val="000000"/>
              </w:rPr>
              <w:t>☑</w:t>
            </w:r>
          </w:p>
        </w:tc>
      </w:tr>
      <w:tr w:rsidR="004E359A" w:rsidRPr="00DD3EE8" w14:paraId="2FD1E448" w14:textId="77777777" w:rsidTr="005F6D37">
        <w:trPr>
          <w:jc w:val="center"/>
        </w:trPr>
        <w:tc>
          <w:tcPr>
            <w:tcW w:w="10050" w:type="dxa"/>
            <w:gridSpan w:val="4"/>
            <w:shd w:val="clear" w:color="auto" w:fill="E7E6E6"/>
          </w:tcPr>
          <w:p w14:paraId="750D2280" w14:textId="77777777" w:rsidR="004E359A" w:rsidRPr="00DD3EE8" w:rsidRDefault="004E359A" w:rsidP="00DD3EE8">
            <w:pPr>
              <w:jc w:val="left"/>
              <w:rPr>
                <w:b/>
                <w:color w:val="000000"/>
              </w:rPr>
            </w:pPr>
            <w:r w:rsidRPr="00DD3EE8">
              <w:rPr>
                <w:rFonts w:hint="eastAsia"/>
                <w:b/>
                <w:color w:val="000000"/>
              </w:rPr>
              <w:t>様式</w:t>
            </w:r>
          </w:p>
        </w:tc>
      </w:tr>
      <w:tr w:rsidR="00C960B9" w:rsidRPr="00DD3EE8" w14:paraId="6CE5BDC0" w14:textId="77777777" w:rsidTr="005F6D37">
        <w:trPr>
          <w:cantSplit/>
          <w:jc w:val="center"/>
        </w:trPr>
        <w:tc>
          <w:tcPr>
            <w:tcW w:w="555" w:type="dxa"/>
            <w:shd w:val="clear" w:color="auto" w:fill="auto"/>
          </w:tcPr>
          <w:p w14:paraId="43E78F60" w14:textId="44AD558D" w:rsidR="00C960B9" w:rsidRPr="00DD3EE8" w:rsidRDefault="00C960B9" w:rsidP="00DD3EE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１</w:t>
            </w:r>
          </w:p>
        </w:tc>
        <w:tc>
          <w:tcPr>
            <w:tcW w:w="7085" w:type="dxa"/>
            <w:shd w:val="clear" w:color="auto" w:fill="auto"/>
          </w:tcPr>
          <w:p w14:paraId="2574223B" w14:textId="6A6FA07B" w:rsidR="00C960B9" w:rsidRPr="00DD3EE8" w:rsidRDefault="00C960B9" w:rsidP="00DD3EE8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助成申請書（様式１）</w:t>
            </w:r>
          </w:p>
        </w:tc>
        <w:tc>
          <w:tcPr>
            <w:tcW w:w="1276" w:type="dxa"/>
            <w:shd w:val="clear" w:color="auto" w:fill="auto"/>
          </w:tcPr>
          <w:p w14:paraId="7351E86E" w14:textId="73470EE9" w:rsidR="00C960B9" w:rsidRPr="00DD3EE8" w:rsidRDefault="00C960B9" w:rsidP="00DD3EE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28393284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284EAA3D" w14:textId="6B584F9D" w:rsidR="00C960B9" w:rsidRDefault="005F6D37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8605BE" w:rsidRPr="00DD3EE8" w14:paraId="43C0018C" w14:textId="77777777" w:rsidTr="005F6D37">
        <w:trPr>
          <w:cantSplit/>
          <w:jc w:val="center"/>
        </w:trPr>
        <w:tc>
          <w:tcPr>
            <w:tcW w:w="555" w:type="dxa"/>
            <w:shd w:val="clear" w:color="auto" w:fill="auto"/>
          </w:tcPr>
          <w:p w14:paraId="222F779F" w14:textId="438D97B0" w:rsidR="008605BE" w:rsidRPr="00DD3EE8" w:rsidRDefault="00C960B9" w:rsidP="00DD3EE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</w:p>
        </w:tc>
        <w:tc>
          <w:tcPr>
            <w:tcW w:w="7085" w:type="dxa"/>
            <w:shd w:val="clear" w:color="auto" w:fill="auto"/>
          </w:tcPr>
          <w:p w14:paraId="120CE3F5" w14:textId="6BB891E2" w:rsidR="008605BE" w:rsidRPr="00DD3EE8" w:rsidRDefault="00C960B9" w:rsidP="00DD3EE8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団体・事業概要（様式２</w:t>
            </w:r>
            <w:r w:rsidR="008605BE" w:rsidRPr="00DD3EE8">
              <w:rPr>
                <w:rFonts w:hint="eastAsia"/>
                <w:color w:val="000000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14:paraId="1391F5A3" w14:textId="77777777" w:rsidR="008605BE" w:rsidRPr="00DD3EE8" w:rsidRDefault="008605BE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</w:rPr>
            <w:id w:val="934559237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61893A91" w14:textId="3EA2C9A7" w:rsidR="008605BE" w:rsidRPr="00DD3EE8" w:rsidRDefault="00D634D3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4E359A" w:rsidRPr="00DD3EE8" w14:paraId="37B9519F" w14:textId="77777777" w:rsidTr="005F6D37">
        <w:trPr>
          <w:cantSplit/>
          <w:jc w:val="center"/>
        </w:trPr>
        <w:tc>
          <w:tcPr>
            <w:tcW w:w="555" w:type="dxa"/>
            <w:shd w:val="clear" w:color="auto" w:fill="auto"/>
          </w:tcPr>
          <w:p w14:paraId="38082F60" w14:textId="05227801" w:rsidR="004E359A" w:rsidRPr="00DD3EE8" w:rsidRDefault="00C960B9" w:rsidP="00DD3EE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</w:t>
            </w:r>
          </w:p>
        </w:tc>
        <w:tc>
          <w:tcPr>
            <w:tcW w:w="7085" w:type="dxa"/>
            <w:shd w:val="clear" w:color="auto" w:fill="auto"/>
          </w:tcPr>
          <w:p w14:paraId="2D0E55B6" w14:textId="30879AEA" w:rsidR="004E359A" w:rsidRPr="00DD3EE8" w:rsidRDefault="004E359A" w:rsidP="00DD3EE8">
            <w:pPr>
              <w:jc w:val="left"/>
            </w:pPr>
            <w:r w:rsidRPr="00DD3EE8">
              <w:t>事業計画書</w:t>
            </w:r>
            <w:r w:rsidR="00C960B9">
              <w:rPr>
                <w:rFonts w:hint="eastAsia"/>
              </w:rPr>
              <w:t>（様式３</w:t>
            </w:r>
            <w:r w:rsidRPr="00DD3EE8">
              <w:rPr>
                <w:rFonts w:hint="eastAsia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14:paraId="19FAE6CF" w14:textId="77777777" w:rsidR="004E359A" w:rsidRPr="00DD3EE8" w:rsidRDefault="004E359A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18027289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497555CF" w14:textId="2A6C6102" w:rsidR="004E359A" w:rsidRPr="00DD3EE8" w:rsidRDefault="004E359A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E359A" w:rsidRPr="00DD3EE8" w14:paraId="52E08263" w14:textId="77777777" w:rsidTr="005F6D37">
        <w:trPr>
          <w:trHeight w:val="329"/>
          <w:jc w:val="center"/>
        </w:trPr>
        <w:tc>
          <w:tcPr>
            <w:tcW w:w="555" w:type="dxa"/>
            <w:shd w:val="clear" w:color="auto" w:fill="auto"/>
          </w:tcPr>
          <w:p w14:paraId="5B7D0DF0" w14:textId="5B7C4258" w:rsidR="004E359A" w:rsidRPr="00DD3EE8" w:rsidRDefault="00C960B9" w:rsidP="00DD3EE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</w:t>
            </w:r>
          </w:p>
        </w:tc>
        <w:tc>
          <w:tcPr>
            <w:tcW w:w="7085" w:type="dxa"/>
            <w:shd w:val="clear" w:color="auto" w:fill="auto"/>
          </w:tcPr>
          <w:p w14:paraId="678C8D79" w14:textId="78648EAF" w:rsidR="004E359A" w:rsidRPr="00DD3EE8" w:rsidRDefault="004E359A" w:rsidP="00DD3EE8">
            <w:pPr>
              <w:jc w:val="left"/>
            </w:pPr>
            <w:r w:rsidRPr="00DD3EE8">
              <w:rPr>
                <w:rFonts w:hint="eastAsia"/>
              </w:rPr>
              <w:t>資金</w:t>
            </w:r>
            <w:r w:rsidRPr="00DD3EE8">
              <w:t>計画書</w:t>
            </w:r>
            <w:r w:rsidR="00C960B9">
              <w:rPr>
                <w:rFonts w:hint="eastAsia"/>
              </w:rPr>
              <w:t>（様式４</w:t>
            </w:r>
            <w:r w:rsidRPr="00DD3EE8">
              <w:rPr>
                <w:rFonts w:hint="eastAsia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14:paraId="161C3A45" w14:textId="77777777" w:rsidR="004E359A" w:rsidRPr="00DD3EE8" w:rsidRDefault="004E359A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340534122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53F41E57" w14:textId="3524B31F" w:rsidR="004E359A" w:rsidRPr="00DD3EE8" w:rsidRDefault="004E359A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E359A" w:rsidRPr="00DD3EE8" w14:paraId="47DC09E4" w14:textId="77777777" w:rsidTr="005F6D37">
        <w:trPr>
          <w:jc w:val="center"/>
        </w:trPr>
        <w:tc>
          <w:tcPr>
            <w:tcW w:w="555" w:type="dxa"/>
            <w:shd w:val="clear" w:color="auto" w:fill="auto"/>
          </w:tcPr>
          <w:p w14:paraId="0F16F7F6" w14:textId="2057ECD7" w:rsidR="004E359A" w:rsidRPr="00DD3EE8" w:rsidRDefault="00C960B9" w:rsidP="00DD3EE8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7085" w:type="dxa"/>
            <w:shd w:val="clear" w:color="auto" w:fill="auto"/>
          </w:tcPr>
          <w:p w14:paraId="7F3348FE" w14:textId="09514641" w:rsidR="004E359A" w:rsidRPr="00DD3EE8" w:rsidRDefault="004E359A" w:rsidP="00DD3EE8">
            <w:pPr>
              <w:jc w:val="left"/>
            </w:pPr>
            <w:r w:rsidRPr="00DD3EE8">
              <w:t>欠格事由に関する誓約書</w:t>
            </w:r>
            <w:r w:rsidR="00C960B9">
              <w:rPr>
                <w:rFonts w:hint="eastAsia"/>
              </w:rPr>
              <w:t>（様式５</w:t>
            </w:r>
            <w:r w:rsidRPr="00DD3EE8">
              <w:rPr>
                <w:rFonts w:hint="eastAsia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14:paraId="6D84340D" w14:textId="77777777" w:rsidR="004E359A" w:rsidRPr="00DD3EE8" w:rsidRDefault="004E359A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20895438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03CDD9A0" w14:textId="163DEC2F" w:rsidR="004E359A" w:rsidRPr="00DD3EE8" w:rsidRDefault="004E359A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E359A" w:rsidRPr="00DD3EE8" w14:paraId="235BE51F" w14:textId="77777777" w:rsidTr="005F6D37">
        <w:trPr>
          <w:jc w:val="center"/>
        </w:trPr>
        <w:tc>
          <w:tcPr>
            <w:tcW w:w="555" w:type="dxa"/>
            <w:shd w:val="clear" w:color="auto" w:fill="auto"/>
          </w:tcPr>
          <w:p w14:paraId="5F74476B" w14:textId="08588845" w:rsidR="004E359A" w:rsidRPr="00DD3EE8" w:rsidRDefault="00C960B9" w:rsidP="00DD3EE8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7085" w:type="dxa"/>
            <w:shd w:val="clear" w:color="auto" w:fill="auto"/>
          </w:tcPr>
          <w:p w14:paraId="0AE4BAAD" w14:textId="0212175E" w:rsidR="004E359A" w:rsidRPr="00DD3EE8" w:rsidRDefault="004E359A" w:rsidP="00DD3EE8">
            <w:pPr>
              <w:jc w:val="left"/>
            </w:pPr>
            <w:r w:rsidRPr="00DD3EE8">
              <w:t>業務に関する確認書</w:t>
            </w:r>
            <w:r w:rsidR="00C960B9">
              <w:rPr>
                <w:rFonts w:hint="eastAsia"/>
              </w:rPr>
              <w:t>（様式６</w:t>
            </w:r>
            <w:r w:rsidRPr="00DD3EE8">
              <w:rPr>
                <w:rFonts w:hint="eastAsia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14:paraId="03DA3A6B" w14:textId="77777777" w:rsidR="004E359A" w:rsidRPr="00DD3EE8" w:rsidRDefault="004E359A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99603079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65FFDDDB" w14:textId="3870D0EB" w:rsidR="004E359A" w:rsidRPr="00DD3EE8" w:rsidRDefault="004E359A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E359A" w:rsidRPr="00DD3EE8" w14:paraId="0F5BDC71" w14:textId="77777777" w:rsidTr="005F6D37">
        <w:trPr>
          <w:trHeight w:val="326"/>
          <w:jc w:val="center"/>
        </w:trPr>
        <w:tc>
          <w:tcPr>
            <w:tcW w:w="555" w:type="dxa"/>
            <w:shd w:val="clear" w:color="auto" w:fill="auto"/>
          </w:tcPr>
          <w:p w14:paraId="1771A550" w14:textId="3F5196E5" w:rsidR="004E359A" w:rsidRPr="00DD3EE8" w:rsidRDefault="00C960B9" w:rsidP="00DD3EE8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7085" w:type="dxa"/>
            <w:shd w:val="clear" w:color="auto" w:fill="auto"/>
          </w:tcPr>
          <w:p w14:paraId="7DDFB9BD" w14:textId="143DA4C6" w:rsidR="004E359A" w:rsidRPr="00DD3EE8" w:rsidRDefault="004E359A" w:rsidP="00DD3EE8">
            <w:pPr>
              <w:jc w:val="left"/>
            </w:pPr>
            <w:r w:rsidRPr="00DD3EE8">
              <w:rPr>
                <w:rFonts w:hint="eastAsia"/>
              </w:rPr>
              <w:t>役員名簿（様式</w:t>
            </w:r>
            <w:r w:rsidR="00C960B9">
              <w:rPr>
                <w:rFonts w:hint="eastAsia"/>
              </w:rPr>
              <w:t>７</w:t>
            </w:r>
            <w:r w:rsidRPr="00DD3EE8">
              <w:rPr>
                <w:rFonts w:hint="eastAsia"/>
              </w:rPr>
              <w:t xml:space="preserve">）　</w:t>
            </w:r>
          </w:p>
        </w:tc>
        <w:tc>
          <w:tcPr>
            <w:tcW w:w="1276" w:type="dxa"/>
            <w:shd w:val="clear" w:color="auto" w:fill="auto"/>
          </w:tcPr>
          <w:p w14:paraId="0AE57309" w14:textId="2024CC27" w:rsidR="004E359A" w:rsidRPr="00DD3EE8" w:rsidRDefault="004E359A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28609892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1F7ADEFD" w14:textId="4154F9CD" w:rsidR="004E359A" w:rsidRPr="00DD3EE8" w:rsidRDefault="004E359A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E359A" w:rsidRPr="00DD3EE8" w14:paraId="61C8BD38" w14:textId="77777777" w:rsidTr="005F6D37">
        <w:trPr>
          <w:trHeight w:val="375"/>
          <w:jc w:val="center"/>
        </w:trPr>
        <w:tc>
          <w:tcPr>
            <w:tcW w:w="555" w:type="dxa"/>
            <w:shd w:val="clear" w:color="auto" w:fill="auto"/>
          </w:tcPr>
          <w:p w14:paraId="522494BF" w14:textId="55ECC5C5" w:rsidR="004E359A" w:rsidRPr="00DD3EE8" w:rsidRDefault="00C960B9" w:rsidP="00DD3EE8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7085" w:type="dxa"/>
            <w:shd w:val="clear" w:color="auto" w:fill="auto"/>
          </w:tcPr>
          <w:p w14:paraId="606B37FB" w14:textId="06DD896E" w:rsidR="004E359A" w:rsidRPr="00DD3EE8" w:rsidRDefault="004E359A" w:rsidP="00DD3EE8">
            <w:pPr>
              <w:tabs>
                <w:tab w:val="left" w:pos="6240"/>
              </w:tabs>
              <w:jc w:val="left"/>
            </w:pPr>
            <w:r w:rsidRPr="00DD3EE8">
              <w:rPr>
                <w:rFonts w:hint="eastAsia"/>
              </w:rPr>
              <w:t>情報公開承諾書（様式</w:t>
            </w:r>
            <w:r w:rsidR="00C960B9">
              <w:rPr>
                <w:rFonts w:hint="eastAsia"/>
              </w:rPr>
              <w:t>８</w:t>
            </w:r>
            <w:r w:rsidRPr="00DD3EE8">
              <w:t>）</w:t>
            </w:r>
          </w:p>
        </w:tc>
        <w:tc>
          <w:tcPr>
            <w:tcW w:w="1276" w:type="dxa"/>
            <w:shd w:val="clear" w:color="auto" w:fill="auto"/>
          </w:tcPr>
          <w:p w14:paraId="0C4F74CC" w14:textId="77777777" w:rsidR="004E359A" w:rsidRPr="00DD3EE8" w:rsidRDefault="004E359A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916629699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5F407D11" w14:textId="09895787" w:rsidR="004E359A" w:rsidRPr="00DD3EE8" w:rsidRDefault="004E359A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E359A" w:rsidRPr="00DD3EE8" w14:paraId="4F6F6F66" w14:textId="77777777" w:rsidTr="005F6D37">
        <w:trPr>
          <w:trHeight w:val="375"/>
          <w:jc w:val="center"/>
        </w:trPr>
        <w:tc>
          <w:tcPr>
            <w:tcW w:w="555" w:type="dxa"/>
            <w:shd w:val="clear" w:color="auto" w:fill="auto"/>
          </w:tcPr>
          <w:p w14:paraId="6D0FF03F" w14:textId="05487C8F" w:rsidR="004E359A" w:rsidRPr="00DD3EE8" w:rsidRDefault="00C960B9" w:rsidP="00DD3EE8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7085" w:type="dxa"/>
            <w:shd w:val="clear" w:color="auto" w:fill="auto"/>
          </w:tcPr>
          <w:p w14:paraId="1780981A" w14:textId="746031A6" w:rsidR="004E359A" w:rsidRPr="00DD3EE8" w:rsidRDefault="00C960B9" w:rsidP="00DD3EE8">
            <w:pPr>
              <w:tabs>
                <w:tab w:val="left" w:pos="6240"/>
              </w:tabs>
              <w:jc w:val="left"/>
            </w:pPr>
            <w:r>
              <w:rPr>
                <w:rFonts w:hint="eastAsia"/>
              </w:rPr>
              <w:t>申請に関する誓約書（様式９</w:t>
            </w:r>
            <w:r w:rsidR="004E359A" w:rsidRPr="00DD3EE8">
              <w:rPr>
                <w:rFonts w:hint="eastAsia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14:paraId="3B57D09F" w14:textId="77777777" w:rsidR="004E359A" w:rsidRPr="00DD3EE8" w:rsidRDefault="004E359A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90005015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32EB3FED" w14:textId="717053CF" w:rsidR="004E359A" w:rsidRPr="00DD3EE8" w:rsidRDefault="004E359A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E17EB" w:rsidRPr="00DD3EE8" w14:paraId="083256E0" w14:textId="77777777" w:rsidTr="005F6D37">
        <w:trPr>
          <w:trHeight w:val="375"/>
          <w:jc w:val="center"/>
        </w:trPr>
        <w:tc>
          <w:tcPr>
            <w:tcW w:w="555" w:type="dxa"/>
            <w:shd w:val="clear" w:color="auto" w:fill="auto"/>
          </w:tcPr>
          <w:p w14:paraId="5A7A3935" w14:textId="5CD7D144" w:rsidR="009E17EB" w:rsidRPr="00DD3EE8" w:rsidRDefault="00C960B9" w:rsidP="00DD3EE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085" w:type="dxa"/>
            <w:shd w:val="clear" w:color="auto" w:fill="auto"/>
          </w:tcPr>
          <w:p w14:paraId="1DF195D3" w14:textId="746E77DC" w:rsidR="009E17EB" w:rsidRPr="00DD3EE8" w:rsidRDefault="00C960B9" w:rsidP="00DD3EE8">
            <w:pPr>
              <w:tabs>
                <w:tab w:val="left" w:pos="6240"/>
              </w:tabs>
              <w:jc w:val="left"/>
            </w:pPr>
            <w:r>
              <w:rPr>
                <w:rFonts w:hint="eastAsia"/>
              </w:rPr>
              <w:t>自己資金に関する特例申請書（様式10</w:t>
            </w:r>
            <w:r w:rsidR="009E17EB" w:rsidRPr="00DD3EE8">
              <w:rPr>
                <w:rFonts w:hint="eastAsia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14:paraId="580D84E3" w14:textId="77777777" w:rsidR="009E17EB" w:rsidRPr="00DD3EE8" w:rsidRDefault="009E17EB" w:rsidP="00DD3EE8">
            <w:pPr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772903430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19AFCC03" w14:textId="58BD4D3B" w:rsidR="009E17EB" w:rsidRDefault="00FB2741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E17EB" w:rsidRPr="00DD3EE8" w14:paraId="1094E4E4" w14:textId="77777777" w:rsidTr="005F6D37">
        <w:trPr>
          <w:trHeight w:val="375"/>
          <w:jc w:val="center"/>
        </w:trPr>
        <w:tc>
          <w:tcPr>
            <w:tcW w:w="555" w:type="dxa"/>
            <w:shd w:val="clear" w:color="auto" w:fill="auto"/>
          </w:tcPr>
          <w:p w14:paraId="0E3B834E" w14:textId="6BE8CE96" w:rsidR="009E17EB" w:rsidRPr="00DD3EE8" w:rsidRDefault="00C960B9" w:rsidP="00DD3EE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7085" w:type="dxa"/>
            <w:shd w:val="clear" w:color="auto" w:fill="auto"/>
          </w:tcPr>
          <w:p w14:paraId="1C28F618" w14:textId="7CD0104A" w:rsidR="009E17EB" w:rsidRPr="00DD3EE8" w:rsidRDefault="009E17EB" w:rsidP="00DD3EE8">
            <w:pPr>
              <w:tabs>
                <w:tab w:val="left" w:pos="6240"/>
              </w:tabs>
              <w:jc w:val="left"/>
            </w:pPr>
            <w:r w:rsidRPr="009E17EB">
              <w:rPr>
                <w:rFonts w:hint="eastAsia"/>
              </w:rPr>
              <w:t>提出書類に関する誓約書</w:t>
            </w:r>
            <w:r w:rsidR="00857996" w:rsidRPr="00DD3EE8">
              <w:rPr>
                <w:rFonts w:hint="eastAsia"/>
              </w:rPr>
              <w:t>（様式</w:t>
            </w:r>
            <w:r w:rsidR="00857996">
              <w:rPr>
                <w:rFonts w:hint="eastAsia"/>
              </w:rPr>
              <w:t>1</w:t>
            </w:r>
            <w:r w:rsidR="00C960B9">
              <w:rPr>
                <w:rFonts w:hint="eastAsia"/>
              </w:rPr>
              <w:t>1</w:t>
            </w:r>
            <w:r w:rsidR="00857996" w:rsidRPr="00DD3EE8">
              <w:rPr>
                <w:rFonts w:hint="eastAsia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14:paraId="6A75B761" w14:textId="77777777" w:rsidR="009E17EB" w:rsidRPr="00DD3EE8" w:rsidRDefault="009E17EB" w:rsidP="00DD3EE8">
            <w:pPr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2089191770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4108FB13" w14:textId="58DFF10A" w:rsidR="009E17EB" w:rsidRDefault="00FB2741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E17EB" w:rsidRPr="00DD3EE8" w14:paraId="54CDDE83" w14:textId="77777777" w:rsidTr="005F6D37">
        <w:trPr>
          <w:trHeight w:val="375"/>
          <w:jc w:val="center"/>
        </w:trPr>
        <w:tc>
          <w:tcPr>
            <w:tcW w:w="555" w:type="dxa"/>
            <w:shd w:val="clear" w:color="auto" w:fill="auto"/>
          </w:tcPr>
          <w:p w14:paraId="2874CB33" w14:textId="2C836F8F" w:rsidR="009E17EB" w:rsidRPr="00DD3EE8" w:rsidRDefault="009E17EB" w:rsidP="00DD3EE8">
            <w:pPr>
              <w:jc w:val="center"/>
            </w:pPr>
            <w:r>
              <w:rPr>
                <w:rFonts w:hint="eastAsia"/>
              </w:rPr>
              <w:t>1</w:t>
            </w:r>
            <w:r w:rsidR="00C960B9">
              <w:rPr>
                <w:rFonts w:hint="eastAsia"/>
              </w:rPr>
              <w:t>2</w:t>
            </w:r>
          </w:p>
        </w:tc>
        <w:tc>
          <w:tcPr>
            <w:tcW w:w="7085" w:type="dxa"/>
            <w:shd w:val="clear" w:color="auto" w:fill="auto"/>
          </w:tcPr>
          <w:p w14:paraId="23A43D5E" w14:textId="21195C7F" w:rsidR="009E17EB" w:rsidRPr="00DD3EE8" w:rsidRDefault="009E17EB" w:rsidP="00DD3EE8">
            <w:pPr>
              <w:tabs>
                <w:tab w:val="left" w:pos="6240"/>
              </w:tabs>
              <w:jc w:val="left"/>
            </w:pPr>
            <w:r w:rsidRPr="009E17EB">
              <w:rPr>
                <w:rFonts w:hint="eastAsia"/>
              </w:rPr>
              <w:t>規程類に含める必須項目確認書</w:t>
            </w:r>
            <w:r w:rsidR="00857996" w:rsidRPr="00DD3EE8">
              <w:rPr>
                <w:rFonts w:hint="eastAsia"/>
              </w:rPr>
              <w:t>（様式</w:t>
            </w:r>
            <w:r w:rsidR="00C960B9">
              <w:rPr>
                <w:rFonts w:hint="eastAsia"/>
              </w:rPr>
              <w:t>12</w:t>
            </w:r>
            <w:r w:rsidR="00857996" w:rsidRPr="00DD3EE8">
              <w:rPr>
                <w:rFonts w:hint="eastAsia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14:paraId="6ED310D1" w14:textId="7CCF932D" w:rsidR="009E17EB" w:rsidRPr="00DD3EE8" w:rsidRDefault="009E17EB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321070904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323921AE" w14:textId="32729110" w:rsidR="009E17EB" w:rsidRDefault="005F6D37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E359A" w:rsidRPr="00DD3EE8" w14:paraId="21838729" w14:textId="77777777" w:rsidTr="005F6D37">
        <w:trPr>
          <w:trHeight w:val="375"/>
          <w:jc w:val="center"/>
        </w:trPr>
        <w:tc>
          <w:tcPr>
            <w:tcW w:w="555" w:type="dxa"/>
            <w:shd w:val="clear" w:color="auto" w:fill="auto"/>
          </w:tcPr>
          <w:p w14:paraId="11EE3F36" w14:textId="6C0FF35D" w:rsidR="004E359A" w:rsidRPr="00DD3EE8" w:rsidRDefault="00C960B9" w:rsidP="00DD3EE8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7085" w:type="dxa"/>
            <w:shd w:val="clear" w:color="auto" w:fill="auto"/>
          </w:tcPr>
          <w:p w14:paraId="7BFBBF8C" w14:textId="1E30F449" w:rsidR="004E359A" w:rsidRPr="00DD3EE8" w:rsidRDefault="009E17EB" w:rsidP="00DD3EE8">
            <w:pPr>
              <w:tabs>
                <w:tab w:val="left" w:pos="6240"/>
              </w:tabs>
              <w:jc w:val="left"/>
            </w:pPr>
            <w:r w:rsidRPr="009E17EB">
              <w:rPr>
                <w:rFonts w:hint="eastAsia"/>
              </w:rPr>
              <w:t>申請書類チェックリスト</w:t>
            </w:r>
            <w:r w:rsidR="00857996" w:rsidRPr="00DD3EE8">
              <w:rPr>
                <w:rFonts w:hint="eastAsia"/>
              </w:rPr>
              <w:t>（様式</w:t>
            </w:r>
            <w:r w:rsidR="00857996">
              <w:rPr>
                <w:rFonts w:hint="eastAsia"/>
              </w:rPr>
              <w:t>1</w:t>
            </w:r>
            <w:r w:rsidR="00C960B9">
              <w:rPr>
                <w:rFonts w:hint="eastAsia"/>
              </w:rPr>
              <w:t>3</w:t>
            </w:r>
            <w:r w:rsidR="00857996" w:rsidRPr="00DD3EE8">
              <w:rPr>
                <w:rFonts w:hint="eastAsia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14:paraId="03F06243" w14:textId="424E30F0" w:rsidR="004E359A" w:rsidRPr="00DD3EE8" w:rsidRDefault="009E17EB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32871028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37F65651" w14:textId="3E0A0D5D" w:rsidR="004E359A" w:rsidRPr="00DD3EE8" w:rsidRDefault="004E359A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E359A" w:rsidRPr="00DD3EE8" w14:paraId="121D94B0" w14:textId="77777777" w:rsidTr="005F6D37">
        <w:trPr>
          <w:jc w:val="center"/>
        </w:trPr>
        <w:tc>
          <w:tcPr>
            <w:tcW w:w="10050" w:type="dxa"/>
            <w:gridSpan w:val="4"/>
            <w:shd w:val="clear" w:color="auto" w:fill="E7E6E6"/>
          </w:tcPr>
          <w:p w14:paraId="79BDAB44" w14:textId="77777777" w:rsidR="004E359A" w:rsidRPr="00DD3EE8" w:rsidRDefault="004E359A" w:rsidP="00DD3EE8">
            <w:pPr>
              <w:jc w:val="left"/>
              <w:rPr>
                <w:b/>
                <w:color w:val="000000"/>
              </w:rPr>
            </w:pPr>
            <w:r w:rsidRPr="00DD3EE8">
              <w:rPr>
                <w:rFonts w:hint="eastAsia"/>
                <w:b/>
                <w:color w:val="000000"/>
              </w:rPr>
              <w:t>団体情報に関する書類</w:t>
            </w:r>
          </w:p>
        </w:tc>
      </w:tr>
      <w:tr w:rsidR="004E359A" w:rsidRPr="00DD3EE8" w14:paraId="516C7391" w14:textId="77777777" w:rsidTr="005F6D37">
        <w:trPr>
          <w:jc w:val="center"/>
        </w:trPr>
        <w:tc>
          <w:tcPr>
            <w:tcW w:w="555" w:type="dxa"/>
            <w:shd w:val="clear" w:color="auto" w:fill="auto"/>
          </w:tcPr>
          <w:p w14:paraId="13DDECB2" w14:textId="205ADAD3" w:rsidR="004E359A" w:rsidRPr="00DD3EE8" w:rsidRDefault="004E359A" w:rsidP="00DD3EE8">
            <w:pPr>
              <w:jc w:val="center"/>
            </w:pPr>
            <w:r w:rsidRPr="00DD3EE8">
              <w:t>1</w:t>
            </w:r>
            <w:r w:rsidRPr="00DD3EE8">
              <w:rPr>
                <w:rFonts w:hint="eastAsia"/>
              </w:rPr>
              <w:t>0</w:t>
            </w:r>
          </w:p>
        </w:tc>
        <w:tc>
          <w:tcPr>
            <w:tcW w:w="7085" w:type="dxa"/>
            <w:shd w:val="clear" w:color="auto" w:fill="auto"/>
          </w:tcPr>
          <w:p w14:paraId="43CE2A74" w14:textId="77777777" w:rsidR="004E359A" w:rsidRPr="00DD3EE8" w:rsidRDefault="004E359A" w:rsidP="00DD3EE8">
            <w:pPr>
              <w:jc w:val="left"/>
            </w:pPr>
            <w:r w:rsidRPr="00DD3EE8">
              <w:rPr>
                <w:rFonts w:hint="eastAsia"/>
              </w:rPr>
              <w:t>定款</w:t>
            </w:r>
          </w:p>
        </w:tc>
        <w:tc>
          <w:tcPr>
            <w:tcW w:w="1276" w:type="dxa"/>
            <w:shd w:val="clear" w:color="auto" w:fill="auto"/>
          </w:tcPr>
          <w:p w14:paraId="573F6A0C" w14:textId="584EA295" w:rsidR="004E359A" w:rsidRPr="00DD3EE8" w:rsidRDefault="00FB2741" w:rsidP="00DD3EE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8100994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36D43A42" w14:textId="18382A73" w:rsidR="004E359A" w:rsidRPr="00DD3EE8" w:rsidRDefault="004E359A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E359A" w:rsidRPr="00DD3EE8" w14:paraId="019269C8" w14:textId="77777777" w:rsidTr="005F6D37">
        <w:trPr>
          <w:jc w:val="center"/>
        </w:trPr>
        <w:tc>
          <w:tcPr>
            <w:tcW w:w="555" w:type="dxa"/>
            <w:shd w:val="clear" w:color="auto" w:fill="auto"/>
          </w:tcPr>
          <w:p w14:paraId="489A5D76" w14:textId="31B813F8" w:rsidR="004E359A" w:rsidRPr="00DD3EE8" w:rsidRDefault="004E359A" w:rsidP="00DD3EE8">
            <w:pPr>
              <w:jc w:val="center"/>
            </w:pPr>
            <w:r w:rsidRPr="00DD3EE8">
              <w:t>11</w:t>
            </w:r>
          </w:p>
        </w:tc>
        <w:tc>
          <w:tcPr>
            <w:tcW w:w="7085" w:type="dxa"/>
            <w:shd w:val="clear" w:color="auto" w:fill="auto"/>
          </w:tcPr>
          <w:p w14:paraId="65006543" w14:textId="77777777" w:rsidR="004E359A" w:rsidRPr="00DD3EE8" w:rsidRDefault="004E359A" w:rsidP="00DD3EE8">
            <w:pPr>
              <w:jc w:val="left"/>
            </w:pPr>
            <w:r w:rsidRPr="00DD3EE8">
              <w:t>登記事項証明書</w:t>
            </w:r>
            <w:r w:rsidRPr="00DD3EE8">
              <w:rPr>
                <w:rFonts w:hint="eastAsia"/>
              </w:rPr>
              <w:t>（発行日から３ヶ月以内の現在事項全部証明書）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399CAC" w14:textId="788E16BB" w:rsidR="004E359A" w:rsidRPr="00DD3EE8" w:rsidRDefault="00FB2741" w:rsidP="00DD3EE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406812190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4C3C4A73" w14:textId="5FA56EB1" w:rsidR="004E359A" w:rsidRPr="00DD3EE8" w:rsidRDefault="004E359A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E359A" w:rsidRPr="00DD3EE8" w14:paraId="4A4E1E7B" w14:textId="77777777" w:rsidTr="005F6D37">
        <w:trPr>
          <w:jc w:val="center"/>
        </w:trPr>
        <w:tc>
          <w:tcPr>
            <w:tcW w:w="555" w:type="dxa"/>
            <w:shd w:val="clear" w:color="auto" w:fill="auto"/>
          </w:tcPr>
          <w:p w14:paraId="68F0BC26" w14:textId="01901036" w:rsidR="004E359A" w:rsidRPr="00DD3EE8" w:rsidRDefault="004E359A" w:rsidP="00DD3EE8">
            <w:pPr>
              <w:jc w:val="center"/>
            </w:pPr>
            <w:r w:rsidRPr="00DD3EE8">
              <w:t>12</w:t>
            </w:r>
          </w:p>
        </w:tc>
        <w:tc>
          <w:tcPr>
            <w:tcW w:w="7085" w:type="dxa"/>
            <w:shd w:val="clear" w:color="auto" w:fill="auto"/>
          </w:tcPr>
          <w:p w14:paraId="766EFB3C" w14:textId="04AAF06D" w:rsidR="004E359A" w:rsidRPr="00DD3EE8" w:rsidRDefault="004E359A" w:rsidP="00DD3EE8">
            <w:pPr>
              <w:jc w:val="left"/>
            </w:pPr>
            <w:r w:rsidRPr="00DD3EE8">
              <w:t>事業報告書（過去</w:t>
            </w:r>
            <w:r w:rsidR="005F6D37">
              <w:rPr>
                <w:rFonts w:hint="eastAsia"/>
              </w:rPr>
              <w:t>3</w:t>
            </w:r>
            <w:r w:rsidRPr="00DD3EE8">
              <w:t>年分）</w:t>
            </w:r>
          </w:p>
        </w:tc>
        <w:tc>
          <w:tcPr>
            <w:tcW w:w="1276" w:type="dxa"/>
            <w:shd w:val="clear" w:color="auto" w:fill="auto"/>
          </w:tcPr>
          <w:p w14:paraId="1AA914A6" w14:textId="1914051C" w:rsidR="004E359A" w:rsidRPr="00DD3EE8" w:rsidRDefault="00FB2741" w:rsidP="00DD3EE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669782626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6389F4DA" w14:textId="5320F0BA" w:rsidR="004E359A" w:rsidRPr="00DD3EE8" w:rsidRDefault="004E359A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E359A" w:rsidRPr="00DD3EE8" w14:paraId="6B5D00DC" w14:textId="77777777" w:rsidTr="005F6D37">
        <w:trPr>
          <w:jc w:val="center"/>
        </w:trPr>
        <w:tc>
          <w:tcPr>
            <w:tcW w:w="10050" w:type="dxa"/>
            <w:gridSpan w:val="4"/>
            <w:shd w:val="clear" w:color="auto" w:fill="E7E6E6"/>
          </w:tcPr>
          <w:p w14:paraId="31F4412E" w14:textId="0D542103" w:rsidR="004E359A" w:rsidRPr="00DD3EE8" w:rsidRDefault="00C960B9" w:rsidP="00DD3EE8">
            <w:pPr>
              <w:jc w:val="left"/>
            </w:pPr>
            <w:r>
              <w:rPr>
                <w:rFonts w:hint="eastAsia"/>
                <w:b/>
              </w:rPr>
              <w:t>決算報告書類（過去</w:t>
            </w:r>
            <w:r w:rsidR="005F6D37">
              <w:rPr>
                <w:rFonts w:hint="eastAsia"/>
                <w:b/>
              </w:rPr>
              <w:t>3</w:t>
            </w:r>
            <w:r w:rsidR="004E359A" w:rsidRPr="00DD3EE8">
              <w:rPr>
                <w:rFonts w:hint="eastAsia"/>
                <w:b/>
              </w:rPr>
              <w:t>年分）</w:t>
            </w:r>
          </w:p>
        </w:tc>
      </w:tr>
      <w:tr w:rsidR="004E359A" w:rsidRPr="00DD3EE8" w14:paraId="6BB0F7A4" w14:textId="77777777" w:rsidTr="005F6D37">
        <w:trPr>
          <w:jc w:val="center"/>
        </w:trPr>
        <w:tc>
          <w:tcPr>
            <w:tcW w:w="555" w:type="dxa"/>
            <w:shd w:val="clear" w:color="auto" w:fill="auto"/>
          </w:tcPr>
          <w:p w14:paraId="69F6D6B5" w14:textId="0F61A5BD" w:rsidR="004E359A" w:rsidRPr="00DD3EE8" w:rsidRDefault="004E359A" w:rsidP="00DD3EE8">
            <w:pPr>
              <w:jc w:val="center"/>
            </w:pPr>
            <w:r w:rsidRPr="00DD3EE8">
              <w:t>13</w:t>
            </w:r>
          </w:p>
        </w:tc>
        <w:tc>
          <w:tcPr>
            <w:tcW w:w="7085" w:type="dxa"/>
            <w:shd w:val="clear" w:color="auto" w:fill="auto"/>
          </w:tcPr>
          <w:p w14:paraId="3D97C5FB" w14:textId="4830E0A4" w:rsidR="004E359A" w:rsidRPr="00DD3EE8" w:rsidRDefault="004E359A" w:rsidP="00DD3EE8">
            <w:pPr>
              <w:jc w:val="left"/>
            </w:pPr>
            <w:r w:rsidRPr="00DD3EE8">
              <w:t>貸借対照表</w:t>
            </w:r>
            <w:r w:rsidR="00C960B9">
              <w:rPr>
                <w:rFonts w:hint="eastAsia"/>
              </w:rPr>
              <w:t>（過去</w:t>
            </w:r>
            <w:r w:rsidR="005F6D37">
              <w:rPr>
                <w:rFonts w:hint="eastAsia"/>
              </w:rPr>
              <w:t>3</w:t>
            </w:r>
            <w:r w:rsidRPr="00DD3EE8">
              <w:rPr>
                <w:rFonts w:hint="eastAsia"/>
              </w:rPr>
              <w:t>年分）</w:t>
            </w:r>
          </w:p>
        </w:tc>
        <w:tc>
          <w:tcPr>
            <w:tcW w:w="1276" w:type="dxa"/>
            <w:shd w:val="clear" w:color="auto" w:fill="auto"/>
          </w:tcPr>
          <w:p w14:paraId="0292FB10" w14:textId="3225688F" w:rsidR="004E359A" w:rsidRPr="00DD3EE8" w:rsidRDefault="00FB2741" w:rsidP="00DD3EE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3487101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5BB65639" w14:textId="272CA345" w:rsidR="004E359A" w:rsidRPr="00DD3EE8" w:rsidRDefault="004E359A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E359A" w:rsidRPr="00DD3EE8" w14:paraId="68877DE7" w14:textId="77777777" w:rsidTr="005F6D37">
        <w:trPr>
          <w:jc w:val="center"/>
        </w:trPr>
        <w:tc>
          <w:tcPr>
            <w:tcW w:w="555" w:type="dxa"/>
            <w:shd w:val="clear" w:color="auto" w:fill="auto"/>
          </w:tcPr>
          <w:p w14:paraId="7F193334" w14:textId="551DDE09" w:rsidR="004E359A" w:rsidRPr="00DD3EE8" w:rsidRDefault="004E359A" w:rsidP="00DD3EE8">
            <w:pPr>
              <w:jc w:val="center"/>
            </w:pPr>
            <w:r w:rsidRPr="00DD3EE8">
              <w:t>14</w:t>
            </w:r>
          </w:p>
        </w:tc>
        <w:tc>
          <w:tcPr>
            <w:tcW w:w="7085" w:type="dxa"/>
            <w:shd w:val="clear" w:color="auto" w:fill="auto"/>
          </w:tcPr>
          <w:p w14:paraId="04CE5000" w14:textId="032990FB" w:rsidR="004E359A" w:rsidRPr="00DD3EE8" w:rsidRDefault="004E359A" w:rsidP="00C960B9">
            <w:pPr>
              <w:spacing w:line="260" w:lineRule="exact"/>
              <w:jc w:val="left"/>
            </w:pPr>
            <w:r w:rsidRPr="00DD3EE8">
              <w:rPr>
                <w:rFonts w:hint="eastAsia"/>
              </w:rPr>
              <w:t>損</w:t>
            </w:r>
            <w:r w:rsidRPr="00DD3EE8">
              <w:t>益計算書（活動計算書、正味財産増減計算書、収支計算書等）</w:t>
            </w:r>
            <w:r w:rsidR="00C960B9">
              <w:rPr>
                <w:rFonts w:hint="eastAsia"/>
              </w:rPr>
              <w:t>（過去</w:t>
            </w:r>
            <w:r w:rsidR="005F6D37">
              <w:rPr>
                <w:rFonts w:hint="eastAsia"/>
              </w:rPr>
              <w:t>3</w:t>
            </w:r>
            <w:r w:rsidRPr="00DD3EE8">
              <w:rPr>
                <w:rFonts w:hint="eastAsia"/>
              </w:rPr>
              <w:t>年分）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DFB815" w14:textId="6988C9E1" w:rsidR="004E359A" w:rsidRPr="00DD3EE8" w:rsidRDefault="00FB2741" w:rsidP="00DD3EE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236089926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16A604A7" w14:textId="35CC6A1E" w:rsidR="004E359A" w:rsidRPr="00DD3EE8" w:rsidRDefault="004E359A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E359A" w:rsidRPr="00DD3EE8" w14:paraId="2E3C9366" w14:textId="77777777" w:rsidTr="005F6D37">
        <w:trPr>
          <w:jc w:val="center"/>
        </w:trPr>
        <w:tc>
          <w:tcPr>
            <w:tcW w:w="555" w:type="dxa"/>
            <w:shd w:val="clear" w:color="auto" w:fill="auto"/>
          </w:tcPr>
          <w:p w14:paraId="68FE3477" w14:textId="121CFB2B" w:rsidR="004E359A" w:rsidRPr="00DD3EE8" w:rsidRDefault="004E359A" w:rsidP="00DD3EE8">
            <w:pPr>
              <w:jc w:val="center"/>
            </w:pPr>
            <w:r w:rsidRPr="00DD3EE8">
              <w:t>15</w:t>
            </w:r>
          </w:p>
        </w:tc>
        <w:tc>
          <w:tcPr>
            <w:tcW w:w="7085" w:type="dxa"/>
            <w:shd w:val="clear" w:color="auto" w:fill="auto"/>
          </w:tcPr>
          <w:p w14:paraId="7B2F9E15" w14:textId="7714C0A7" w:rsidR="004E359A" w:rsidRPr="00DD3EE8" w:rsidRDefault="004E359A" w:rsidP="00C960B9">
            <w:pPr>
              <w:spacing w:line="260" w:lineRule="exact"/>
              <w:jc w:val="left"/>
            </w:pPr>
            <w:r w:rsidRPr="00DD3EE8">
              <w:t>監事及び会計監査人による監査報告書</w:t>
            </w:r>
            <w:r w:rsidR="00C960B9">
              <w:rPr>
                <w:rFonts w:hint="eastAsia"/>
              </w:rPr>
              <w:t>（過去</w:t>
            </w:r>
            <w:r w:rsidR="005F6D37">
              <w:rPr>
                <w:rFonts w:hint="eastAsia"/>
              </w:rPr>
              <w:t>3</w:t>
            </w:r>
            <w:r w:rsidRPr="00DD3EE8">
              <w:rPr>
                <w:rFonts w:hint="eastAsia"/>
              </w:rPr>
              <w:t>年分）※監査を行っている場合</w:t>
            </w:r>
          </w:p>
        </w:tc>
        <w:tc>
          <w:tcPr>
            <w:tcW w:w="1276" w:type="dxa"/>
            <w:shd w:val="clear" w:color="auto" w:fill="auto"/>
          </w:tcPr>
          <w:p w14:paraId="6CD07833" w14:textId="5182026C" w:rsidR="004E359A" w:rsidRPr="00DD3EE8" w:rsidRDefault="004E359A" w:rsidP="00DD3EE8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  <w:sdt>
          <w:sdtPr>
            <w:rPr>
              <w:color w:val="000000"/>
              <w:sz w:val="24"/>
            </w:rPr>
            <w:id w:val="69419666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14A01E03" w14:textId="69AF24D2" w:rsidR="004E359A" w:rsidRPr="00DD3EE8" w:rsidRDefault="00D30C05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</w:tbl>
    <w:p w14:paraId="60E6015E" w14:textId="77777777" w:rsidR="007E48A5" w:rsidRPr="00DD3EE8" w:rsidRDefault="007E48A5" w:rsidP="007E48A5">
      <w:pPr>
        <w:jc w:val="left"/>
        <w:rPr>
          <w:color w:val="000000"/>
        </w:rPr>
      </w:pPr>
    </w:p>
    <w:tbl>
      <w:tblPr>
        <w:tblW w:w="9639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  <w:gridCol w:w="1134"/>
      </w:tblGrid>
      <w:tr w:rsidR="009E722E" w:rsidRPr="00DD3EE8" w14:paraId="0AEA4640" w14:textId="77777777" w:rsidTr="005F6D37">
        <w:tc>
          <w:tcPr>
            <w:tcW w:w="8505" w:type="dxa"/>
            <w:shd w:val="clear" w:color="auto" w:fill="auto"/>
          </w:tcPr>
          <w:p w14:paraId="72CF6A0F" w14:textId="77777777" w:rsidR="009E722E" w:rsidRPr="00DD3EE8" w:rsidRDefault="009E722E" w:rsidP="005F6D37">
            <w:pPr>
              <w:ind w:leftChars="-253" w:left="-531" w:firstLineChars="253" w:firstLine="531"/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申請書類を全て提出（添付）したことを確認した</w:t>
            </w:r>
          </w:p>
        </w:tc>
        <w:sdt>
          <w:sdtPr>
            <w:rPr>
              <w:color w:val="000000"/>
              <w:sz w:val="24"/>
            </w:rPr>
            <w:id w:val="-157442049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1A24A568" w14:textId="6F0874AD" w:rsidR="009E722E" w:rsidRPr="00DD3EE8" w:rsidRDefault="005F6D37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096121" w:rsidRPr="00DD3EE8" w14:paraId="365C0F55" w14:textId="77777777" w:rsidTr="005F6D37">
        <w:tc>
          <w:tcPr>
            <w:tcW w:w="8505" w:type="dxa"/>
            <w:shd w:val="clear" w:color="auto" w:fill="auto"/>
          </w:tcPr>
          <w:p w14:paraId="5895B2F5" w14:textId="765398F0" w:rsidR="00096121" w:rsidRPr="00DD3EE8" w:rsidRDefault="005F6D37" w:rsidP="00DD3EE8">
            <w:pPr>
              <w:jc w:val="left"/>
              <w:rPr>
                <w:color w:val="000000"/>
              </w:rPr>
            </w:pPr>
            <w:r w:rsidRPr="005F6D37">
              <w:rPr>
                <w:rFonts w:hint="eastAsia"/>
              </w:rPr>
              <w:t>一般財団法人中部圏地域創造ファンド</w:t>
            </w:r>
            <w:r w:rsidR="005F2BEC" w:rsidRPr="00DD3EE8">
              <w:rPr>
                <w:rFonts w:hint="eastAsia"/>
                <w:color w:val="000000"/>
              </w:rPr>
              <w:t>のプライバシーポリシー</w:t>
            </w:r>
            <w:r w:rsidR="00096121" w:rsidRPr="00DD3EE8">
              <w:rPr>
                <w:rFonts w:hint="eastAsia"/>
                <w:color w:val="000000"/>
              </w:rPr>
              <w:t>に同意します。</w:t>
            </w:r>
          </w:p>
        </w:tc>
        <w:sdt>
          <w:sdtPr>
            <w:rPr>
              <w:color w:val="000000"/>
              <w:sz w:val="24"/>
            </w:rPr>
            <w:id w:val="-1552457409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01FF3334" w14:textId="02607186" w:rsidR="00096121" w:rsidRPr="00DD3EE8" w:rsidRDefault="00C639B1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</w:tbl>
    <w:tbl>
      <w:tblPr>
        <w:tblpPr w:leftFromText="142" w:rightFromText="142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4961"/>
      </w:tblGrid>
      <w:tr w:rsidR="0087401A" w:rsidRPr="00DD3EE8" w14:paraId="7F76CE29" w14:textId="77777777" w:rsidTr="005F6D37">
        <w:trPr>
          <w:trHeight w:val="454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5BA12A1" w14:textId="77777777" w:rsidR="0087401A" w:rsidRPr="00DD3EE8" w:rsidRDefault="0087401A" w:rsidP="005F6D37">
            <w:pPr>
              <w:spacing w:line="280" w:lineRule="exact"/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申請団体名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6979EA" w14:textId="77777777" w:rsidR="0087401A" w:rsidRPr="00DD3EE8" w:rsidRDefault="0087401A" w:rsidP="005F6D37">
            <w:pPr>
              <w:spacing w:line="280" w:lineRule="exact"/>
              <w:jc w:val="left"/>
              <w:rPr>
                <w:color w:val="000000"/>
              </w:rPr>
            </w:pPr>
          </w:p>
        </w:tc>
      </w:tr>
      <w:tr w:rsidR="0087401A" w:rsidRPr="00DD3EE8" w14:paraId="53E7F2BA" w14:textId="77777777" w:rsidTr="005F6D37">
        <w:trPr>
          <w:trHeight w:val="454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CFF807" w14:textId="77777777" w:rsidR="0087401A" w:rsidRPr="00DD3EE8" w:rsidRDefault="0087401A" w:rsidP="005F6D37">
            <w:pPr>
              <w:spacing w:line="280" w:lineRule="exact"/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担当者の氏名</w:t>
            </w:r>
          </w:p>
        </w:tc>
        <w:tc>
          <w:tcPr>
            <w:tcW w:w="496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6AE535" w14:textId="77777777" w:rsidR="0087401A" w:rsidRPr="00DD3EE8" w:rsidRDefault="0087401A" w:rsidP="005F6D37">
            <w:pPr>
              <w:spacing w:line="280" w:lineRule="exact"/>
              <w:jc w:val="left"/>
              <w:rPr>
                <w:color w:val="000000"/>
              </w:rPr>
            </w:pPr>
          </w:p>
        </w:tc>
      </w:tr>
      <w:tr w:rsidR="0087401A" w:rsidRPr="00DD3EE8" w14:paraId="022CBEBA" w14:textId="77777777" w:rsidTr="005F6D37">
        <w:trPr>
          <w:trHeight w:val="454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57A68F" w14:textId="77777777" w:rsidR="0087401A" w:rsidRPr="00DD3EE8" w:rsidRDefault="0087401A" w:rsidP="005F6D37">
            <w:pPr>
              <w:spacing w:line="280" w:lineRule="exact"/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連絡先（TEL</w:t>
            </w:r>
            <w:r w:rsidRPr="00DD3EE8">
              <w:rPr>
                <w:color w:val="000000"/>
              </w:rPr>
              <w:t>）</w:t>
            </w:r>
          </w:p>
        </w:tc>
        <w:tc>
          <w:tcPr>
            <w:tcW w:w="496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9D7F63" w14:textId="77777777" w:rsidR="0087401A" w:rsidRPr="00DD3EE8" w:rsidRDefault="0087401A" w:rsidP="005F6D37">
            <w:pPr>
              <w:spacing w:line="280" w:lineRule="exact"/>
              <w:jc w:val="left"/>
              <w:rPr>
                <w:color w:val="000000"/>
              </w:rPr>
            </w:pPr>
          </w:p>
        </w:tc>
      </w:tr>
      <w:tr w:rsidR="0087401A" w:rsidRPr="00DD3EE8" w14:paraId="59A46A46" w14:textId="77777777" w:rsidTr="005F6D37">
        <w:trPr>
          <w:trHeight w:val="454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9D9D2C" w14:textId="77777777" w:rsidR="0087401A" w:rsidRPr="00DD3EE8" w:rsidRDefault="0087401A" w:rsidP="005F6D37">
            <w:pPr>
              <w:spacing w:line="280" w:lineRule="exact"/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E-mail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A34BEB" w14:textId="77777777" w:rsidR="0087401A" w:rsidRPr="00DD3EE8" w:rsidRDefault="0087401A" w:rsidP="005F6D37">
            <w:pPr>
              <w:spacing w:line="280" w:lineRule="exact"/>
              <w:jc w:val="left"/>
              <w:rPr>
                <w:color w:val="000000"/>
              </w:rPr>
            </w:pPr>
          </w:p>
        </w:tc>
      </w:tr>
    </w:tbl>
    <w:p w14:paraId="7493DE70" w14:textId="77777777" w:rsidR="00622C64" w:rsidRPr="00DD3EE8" w:rsidRDefault="00622C64" w:rsidP="00C960B9">
      <w:pPr>
        <w:spacing w:line="280" w:lineRule="exact"/>
        <w:jc w:val="left"/>
        <w:rPr>
          <w:color w:val="000000"/>
        </w:rPr>
      </w:pPr>
    </w:p>
    <w:sectPr w:rsidR="00622C64" w:rsidRPr="00DD3EE8" w:rsidSect="00C960B9">
      <w:pgSz w:w="11906" w:h="16838" w:code="9"/>
      <w:pgMar w:top="1134" w:right="1247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E7730F" w14:textId="77777777" w:rsidR="00E83D9B" w:rsidRDefault="00E83D9B" w:rsidP="007E48A5">
      <w:r>
        <w:separator/>
      </w:r>
    </w:p>
  </w:endnote>
  <w:endnote w:type="continuationSeparator" w:id="0">
    <w:p w14:paraId="762F9C78" w14:textId="77777777" w:rsidR="00E83D9B" w:rsidRDefault="00E83D9B" w:rsidP="007E4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C9506" w14:textId="77777777" w:rsidR="00E83D9B" w:rsidRDefault="00E83D9B" w:rsidP="007E48A5">
      <w:r>
        <w:separator/>
      </w:r>
    </w:p>
  </w:footnote>
  <w:footnote w:type="continuationSeparator" w:id="0">
    <w:p w14:paraId="76BE2F47" w14:textId="77777777" w:rsidR="00E83D9B" w:rsidRDefault="00E83D9B" w:rsidP="007E4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6F39DF"/>
    <w:multiLevelType w:val="hybridMultilevel"/>
    <w:tmpl w:val="CCDCC71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8A5"/>
    <w:rsid w:val="00094411"/>
    <w:rsid w:val="00096121"/>
    <w:rsid w:val="000C3076"/>
    <w:rsid w:val="000E191D"/>
    <w:rsid w:val="0010127C"/>
    <w:rsid w:val="001050B3"/>
    <w:rsid w:val="00106EDC"/>
    <w:rsid w:val="00124D57"/>
    <w:rsid w:val="0012751B"/>
    <w:rsid w:val="0014286A"/>
    <w:rsid w:val="00147D43"/>
    <w:rsid w:val="00155076"/>
    <w:rsid w:val="00161858"/>
    <w:rsid w:val="0018038F"/>
    <w:rsid w:val="001937BB"/>
    <w:rsid w:val="002572C2"/>
    <w:rsid w:val="00262211"/>
    <w:rsid w:val="00264E06"/>
    <w:rsid w:val="00296A84"/>
    <w:rsid w:val="002A1D8C"/>
    <w:rsid w:val="002B3EA3"/>
    <w:rsid w:val="002B7F83"/>
    <w:rsid w:val="002D2B51"/>
    <w:rsid w:val="002D3971"/>
    <w:rsid w:val="00305886"/>
    <w:rsid w:val="003073C2"/>
    <w:rsid w:val="003201C5"/>
    <w:rsid w:val="00323705"/>
    <w:rsid w:val="00324013"/>
    <w:rsid w:val="003245FF"/>
    <w:rsid w:val="00341587"/>
    <w:rsid w:val="00341C5E"/>
    <w:rsid w:val="003473FB"/>
    <w:rsid w:val="00393AC6"/>
    <w:rsid w:val="003D3D08"/>
    <w:rsid w:val="003D7D3D"/>
    <w:rsid w:val="003F768E"/>
    <w:rsid w:val="004112E8"/>
    <w:rsid w:val="00433653"/>
    <w:rsid w:val="00434EAA"/>
    <w:rsid w:val="00445409"/>
    <w:rsid w:val="00452DEF"/>
    <w:rsid w:val="0046679C"/>
    <w:rsid w:val="004679FF"/>
    <w:rsid w:val="00475436"/>
    <w:rsid w:val="00475723"/>
    <w:rsid w:val="00487856"/>
    <w:rsid w:val="00496395"/>
    <w:rsid w:val="004B7393"/>
    <w:rsid w:val="004D42B4"/>
    <w:rsid w:val="004E359A"/>
    <w:rsid w:val="004F6B10"/>
    <w:rsid w:val="004F7F61"/>
    <w:rsid w:val="00504F0C"/>
    <w:rsid w:val="00527D49"/>
    <w:rsid w:val="00530919"/>
    <w:rsid w:val="00536D26"/>
    <w:rsid w:val="00537E73"/>
    <w:rsid w:val="00563025"/>
    <w:rsid w:val="00573929"/>
    <w:rsid w:val="00575A29"/>
    <w:rsid w:val="005C4C02"/>
    <w:rsid w:val="005C6BFA"/>
    <w:rsid w:val="005E10A0"/>
    <w:rsid w:val="005F2BEC"/>
    <w:rsid w:val="005F6D37"/>
    <w:rsid w:val="006001B4"/>
    <w:rsid w:val="0061548D"/>
    <w:rsid w:val="00621CC6"/>
    <w:rsid w:val="00622C64"/>
    <w:rsid w:val="006579FB"/>
    <w:rsid w:val="00662E57"/>
    <w:rsid w:val="0067622B"/>
    <w:rsid w:val="0068563C"/>
    <w:rsid w:val="006A3A86"/>
    <w:rsid w:val="006E12F4"/>
    <w:rsid w:val="006F7741"/>
    <w:rsid w:val="00710A79"/>
    <w:rsid w:val="00776405"/>
    <w:rsid w:val="00796134"/>
    <w:rsid w:val="007A114B"/>
    <w:rsid w:val="007A1A2D"/>
    <w:rsid w:val="007A2FBE"/>
    <w:rsid w:val="007C7E4B"/>
    <w:rsid w:val="007E48A5"/>
    <w:rsid w:val="007E7EE6"/>
    <w:rsid w:val="00805EFA"/>
    <w:rsid w:val="00827E75"/>
    <w:rsid w:val="00837568"/>
    <w:rsid w:val="00840914"/>
    <w:rsid w:val="0085709A"/>
    <w:rsid w:val="00857996"/>
    <w:rsid w:val="008605BE"/>
    <w:rsid w:val="00863B84"/>
    <w:rsid w:val="008712C1"/>
    <w:rsid w:val="00872E19"/>
    <w:rsid w:val="0087401A"/>
    <w:rsid w:val="00880E9F"/>
    <w:rsid w:val="00884AAA"/>
    <w:rsid w:val="008C03D4"/>
    <w:rsid w:val="008F7974"/>
    <w:rsid w:val="00907060"/>
    <w:rsid w:val="00910A8B"/>
    <w:rsid w:val="00921A03"/>
    <w:rsid w:val="00933DA5"/>
    <w:rsid w:val="00936CBD"/>
    <w:rsid w:val="009B1C09"/>
    <w:rsid w:val="009C1115"/>
    <w:rsid w:val="009D4D8B"/>
    <w:rsid w:val="009D6F7E"/>
    <w:rsid w:val="009E17EB"/>
    <w:rsid w:val="009E722E"/>
    <w:rsid w:val="009F37E3"/>
    <w:rsid w:val="009F5402"/>
    <w:rsid w:val="00A247D8"/>
    <w:rsid w:val="00A436F1"/>
    <w:rsid w:val="00A84B52"/>
    <w:rsid w:val="00A972DB"/>
    <w:rsid w:val="00AA32BA"/>
    <w:rsid w:val="00AB0EDB"/>
    <w:rsid w:val="00AD7BE2"/>
    <w:rsid w:val="00B05491"/>
    <w:rsid w:val="00B24674"/>
    <w:rsid w:val="00B32AC7"/>
    <w:rsid w:val="00B47CB2"/>
    <w:rsid w:val="00B552AE"/>
    <w:rsid w:val="00B6357E"/>
    <w:rsid w:val="00B726D0"/>
    <w:rsid w:val="00B83691"/>
    <w:rsid w:val="00B85F6D"/>
    <w:rsid w:val="00B86049"/>
    <w:rsid w:val="00BA3B59"/>
    <w:rsid w:val="00BC1699"/>
    <w:rsid w:val="00BC1B1F"/>
    <w:rsid w:val="00BC1EF1"/>
    <w:rsid w:val="00BD0263"/>
    <w:rsid w:val="00BF31B0"/>
    <w:rsid w:val="00C27EE4"/>
    <w:rsid w:val="00C41615"/>
    <w:rsid w:val="00C46212"/>
    <w:rsid w:val="00C62F29"/>
    <w:rsid w:val="00C639B1"/>
    <w:rsid w:val="00C71EF2"/>
    <w:rsid w:val="00C960B9"/>
    <w:rsid w:val="00CA5600"/>
    <w:rsid w:val="00CC2E58"/>
    <w:rsid w:val="00CC2FF2"/>
    <w:rsid w:val="00CC6885"/>
    <w:rsid w:val="00CC7D2B"/>
    <w:rsid w:val="00CE1099"/>
    <w:rsid w:val="00CF6D9E"/>
    <w:rsid w:val="00D01308"/>
    <w:rsid w:val="00D10032"/>
    <w:rsid w:val="00D11305"/>
    <w:rsid w:val="00D30C05"/>
    <w:rsid w:val="00D47093"/>
    <w:rsid w:val="00D634D3"/>
    <w:rsid w:val="00D66CC1"/>
    <w:rsid w:val="00D72F18"/>
    <w:rsid w:val="00D84B0B"/>
    <w:rsid w:val="00D854A8"/>
    <w:rsid w:val="00DA6910"/>
    <w:rsid w:val="00DA714F"/>
    <w:rsid w:val="00DD3EE8"/>
    <w:rsid w:val="00DE4D29"/>
    <w:rsid w:val="00DE74F5"/>
    <w:rsid w:val="00E30835"/>
    <w:rsid w:val="00E431B9"/>
    <w:rsid w:val="00E43868"/>
    <w:rsid w:val="00E559E5"/>
    <w:rsid w:val="00E83D9B"/>
    <w:rsid w:val="00E87FA1"/>
    <w:rsid w:val="00EA4674"/>
    <w:rsid w:val="00EC5D9C"/>
    <w:rsid w:val="00EC7C57"/>
    <w:rsid w:val="00F0635B"/>
    <w:rsid w:val="00F06CEA"/>
    <w:rsid w:val="00F471B7"/>
    <w:rsid w:val="00F54E9F"/>
    <w:rsid w:val="00F5601E"/>
    <w:rsid w:val="00F851A4"/>
    <w:rsid w:val="00F974AF"/>
    <w:rsid w:val="00FB2741"/>
    <w:rsid w:val="00FD6617"/>
    <w:rsid w:val="00FF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34FB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8A5"/>
  </w:style>
  <w:style w:type="paragraph" w:styleId="a5">
    <w:name w:val="footer"/>
    <w:basedOn w:val="a"/>
    <w:link w:val="a6"/>
    <w:uiPriority w:val="99"/>
    <w:unhideWhenUsed/>
    <w:rsid w:val="007E4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8A5"/>
  </w:style>
  <w:style w:type="table" w:styleId="a7">
    <w:name w:val="Table Grid"/>
    <w:basedOn w:val="a1"/>
    <w:uiPriority w:val="39"/>
    <w:rsid w:val="00575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34EA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34EAA"/>
    <w:rPr>
      <w:rFonts w:ascii="游ゴシック Light" w:eastAsia="游ゴシック Light" w:hAnsi="游ゴシック Light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E431B9"/>
    <w:pPr>
      <w:ind w:leftChars="400" w:left="840"/>
    </w:pPr>
  </w:style>
  <w:style w:type="character" w:styleId="ab">
    <w:name w:val="Placeholder Text"/>
    <w:uiPriority w:val="99"/>
    <w:semiHidden/>
    <w:rsid w:val="00264E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90A01-0111-488A-9CBE-B4041758D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2019-12-03T09:03:00Z</dcterms:created>
  <dcterms:modified xsi:type="dcterms:W3CDTF">2020-01-27T12:44:00Z</dcterms:modified>
</cp:coreProperties>
</file>